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4B6B" w:rsidRPr="00A23DDE" w:rsidRDefault="00704B6B">
      <w:bookmarkStart w:id="0" w:name="_GoBack"/>
      <w:r w:rsidRPr="00A23DDE">
        <w:rPr>
          <w:noProof/>
          <w:sz w:val="22"/>
          <w:szCs w:val="22"/>
        </w:rPr>
        <w:drawing>
          <wp:anchor distT="0" distB="0" distL="114300" distR="114300" simplePos="0" relativeHeight="251659264" behindDoc="0" locked="0" layoutInCell="1" allowOverlap="1" wp14:anchorId="6ADDB821" wp14:editId="56EDA88C">
            <wp:simplePos x="0" y="0"/>
            <wp:positionH relativeFrom="margin">
              <wp:posOffset>2202180</wp:posOffset>
            </wp:positionH>
            <wp:positionV relativeFrom="margin">
              <wp:posOffset>-259080</wp:posOffset>
            </wp:positionV>
            <wp:extent cx="1105200" cy="3312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oba_defc100m70y0k25.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05200" cy="331200"/>
                    </a:xfrm>
                    <a:prstGeom prst="rect">
                      <a:avLst/>
                    </a:prstGeom>
                  </pic:spPr>
                </pic:pic>
              </a:graphicData>
            </a:graphic>
            <wp14:sizeRelH relativeFrom="margin">
              <wp14:pctWidth>0</wp14:pctWidth>
            </wp14:sizeRelH>
            <wp14:sizeRelV relativeFrom="margin">
              <wp14:pctHeight>0</wp14:pctHeight>
            </wp14:sizeRelV>
          </wp:anchor>
        </w:drawing>
      </w:r>
    </w:p>
    <w:p w:rsidR="00704B6B" w:rsidRPr="00A23DDE" w:rsidRDefault="00704B6B" w:rsidP="00704B6B">
      <w:pPr>
        <w:pStyle w:val="Geenafstand"/>
        <w:rPr>
          <w:sz w:val="22"/>
          <w:szCs w:val="22"/>
          <w:lang w:val="en-GB"/>
        </w:rPr>
      </w:pPr>
      <w:r w:rsidRPr="00A23DDE">
        <w:rPr>
          <w:rFonts w:cs="Aharoni"/>
          <w:sz w:val="22"/>
          <w:szCs w:val="22"/>
          <w:lang w:val="en-GB"/>
        </w:rPr>
        <w:t>PRESS RELEASE</w:t>
      </w:r>
      <w:r w:rsidRPr="00A23DDE">
        <w:rPr>
          <w:rFonts w:cs="Aharoni"/>
          <w:sz w:val="22"/>
          <w:szCs w:val="22"/>
          <w:lang w:val="en-GB"/>
        </w:rPr>
        <w:tab/>
      </w:r>
      <w:r w:rsidRPr="00A23DDE">
        <w:rPr>
          <w:sz w:val="22"/>
          <w:szCs w:val="22"/>
          <w:lang w:val="en-GB"/>
        </w:rPr>
        <w:tab/>
      </w:r>
      <w:r w:rsidRPr="00A23DDE">
        <w:rPr>
          <w:sz w:val="22"/>
          <w:szCs w:val="22"/>
          <w:lang w:val="en-GB"/>
        </w:rPr>
        <w:tab/>
      </w:r>
      <w:r w:rsidRPr="00A23DDE">
        <w:rPr>
          <w:sz w:val="22"/>
          <w:szCs w:val="22"/>
          <w:lang w:val="en-GB"/>
        </w:rPr>
        <w:tab/>
      </w:r>
      <w:r w:rsidRPr="00A23DDE">
        <w:rPr>
          <w:sz w:val="22"/>
          <w:szCs w:val="22"/>
          <w:lang w:val="en-GB"/>
        </w:rPr>
        <w:tab/>
      </w:r>
      <w:r w:rsidRPr="00A23DDE">
        <w:rPr>
          <w:sz w:val="22"/>
          <w:szCs w:val="22"/>
          <w:lang w:val="en-GB"/>
        </w:rPr>
        <w:tab/>
      </w:r>
      <w:r w:rsidRPr="00A23DDE">
        <w:rPr>
          <w:sz w:val="22"/>
          <w:szCs w:val="22"/>
          <w:lang w:val="en-GB"/>
        </w:rPr>
        <w:tab/>
      </w:r>
      <w:r w:rsidRPr="00A23DDE">
        <w:rPr>
          <w:sz w:val="22"/>
          <w:szCs w:val="22"/>
          <w:lang w:val="en-GB"/>
        </w:rPr>
        <w:tab/>
        <w:t>(For immediate release)</w:t>
      </w:r>
    </w:p>
    <w:p w:rsidR="007B4A53" w:rsidRPr="00A23DDE" w:rsidRDefault="007B4A53"/>
    <w:p w:rsidR="005F327B" w:rsidRPr="005A2D87" w:rsidRDefault="005F327B" w:rsidP="005F327B">
      <w:pPr>
        <w:rPr>
          <w:lang w:val="en-US"/>
        </w:rPr>
      </w:pPr>
      <w:r w:rsidRPr="00320B90">
        <w:rPr>
          <w:sz w:val="40"/>
        </w:rPr>
        <w:br/>
        <w:t>THE CRONO9: THE BIGGEST LOADER IN HISTORY</w:t>
      </w:r>
      <w:r w:rsidRPr="00320B90">
        <w:br/>
      </w:r>
      <w:r w:rsidRPr="00320B90">
        <w:rPr>
          <w:i/>
        </w:rPr>
        <w:t>MOBA INTRODUCES THE HIGHEST CAPACITY LOADER FOR YOUR EGG PROCESSING NEEDS</w:t>
      </w:r>
    </w:p>
    <w:p w:rsidR="005F327B" w:rsidRDefault="005F327B" w:rsidP="005F327B">
      <w:pPr>
        <w:rPr>
          <w:lang w:val="en-US"/>
        </w:rPr>
      </w:pPr>
    </w:p>
    <w:p w:rsidR="005F327B" w:rsidRPr="005F327B" w:rsidRDefault="005F327B" w:rsidP="005F327B">
      <w:pPr>
        <w:rPr>
          <w:sz w:val="22"/>
          <w:szCs w:val="22"/>
        </w:rPr>
      </w:pPr>
      <w:r w:rsidRPr="005F327B">
        <w:rPr>
          <w:sz w:val="22"/>
          <w:szCs w:val="22"/>
          <w:lang w:val="en-US"/>
        </w:rPr>
        <w:t xml:space="preserve">Barneveld, The Netherlands, </w:t>
      </w:r>
      <w:r w:rsidRPr="005F327B">
        <w:rPr>
          <w:sz w:val="22"/>
          <w:szCs w:val="22"/>
        </w:rPr>
        <w:t>3 February 2</w:t>
      </w:r>
      <w:r w:rsidRPr="005F327B">
        <w:rPr>
          <w:sz w:val="22"/>
          <w:szCs w:val="22"/>
          <w:lang w:val="en-US"/>
        </w:rPr>
        <w:t>021</w:t>
      </w:r>
    </w:p>
    <w:p w:rsidR="005F327B" w:rsidRPr="005F327B" w:rsidRDefault="005F327B" w:rsidP="005F327B">
      <w:pPr>
        <w:pStyle w:val="Geenafstand"/>
        <w:rPr>
          <w:i/>
          <w:iCs/>
          <w:color w:val="000000" w:themeColor="text1"/>
          <w:sz w:val="22"/>
          <w:szCs w:val="22"/>
        </w:rPr>
      </w:pPr>
      <w:r>
        <w:rPr>
          <w:i/>
          <w:iCs/>
          <w:sz w:val="22"/>
          <w:szCs w:val="22"/>
        </w:rPr>
        <w:br/>
      </w:r>
      <w:r w:rsidRPr="005F327B">
        <w:rPr>
          <w:i/>
          <w:iCs/>
          <w:sz w:val="22"/>
          <w:szCs w:val="22"/>
        </w:rPr>
        <w:t xml:space="preserve">Moba has raised the bar for egg processing with the introduction of the Crono9 loader (available now). With the launch of the new </w:t>
      </w:r>
      <w:proofErr w:type="spellStart"/>
      <w:r w:rsidRPr="005F327B">
        <w:rPr>
          <w:i/>
          <w:iCs/>
          <w:sz w:val="22"/>
          <w:szCs w:val="22"/>
        </w:rPr>
        <w:t>Crono</w:t>
      </w:r>
      <w:proofErr w:type="spellEnd"/>
      <w:r w:rsidRPr="005F327B">
        <w:rPr>
          <w:i/>
          <w:iCs/>
          <w:sz w:val="22"/>
          <w:szCs w:val="22"/>
        </w:rPr>
        <w:t xml:space="preserve"> loader, </w:t>
      </w:r>
      <w:r w:rsidRPr="005F327B">
        <w:rPr>
          <w:i/>
          <w:iCs/>
          <w:color w:val="000000" w:themeColor="text1"/>
          <w:sz w:val="22"/>
          <w:szCs w:val="22"/>
        </w:rPr>
        <w:t xml:space="preserve">Moba has made it possible to load eggs at the highest possible capacity (225,000 eggs per hour). </w:t>
      </w:r>
    </w:p>
    <w:p w:rsidR="005F327B" w:rsidRPr="005F327B" w:rsidRDefault="005F327B" w:rsidP="005F327B">
      <w:pPr>
        <w:pStyle w:val="Geenafstand"/>
        <w:rPr>
          <w:sz w:val="22"/>
          <w:szCs w:val="22"/>
        </w:rPr>
      </w:pPr>
    </w:p>
    <w:p w:rsidR="005F327B" w:rsidRPr="005F327B" w:rsidRDefault="005F327B" w:rsidP="005F327B">
      <w:pPr>
        <w:pStyle w:val="Geenafstand"/>
        <w:rPr>
          <w:color w:val="000000" w:themeColor="text1"/>
          <w:sz w:val="22"/>
          <w:szCs w:val="22"/>
        </w:rPr>
      </w:pPr>
      <w:r w:rsidRPr="005F327B">
        <w:rPr>
          <w:sz w:val="22"/>
          <w:szCs w:val="22"/>
        </w:rPr>
        <w:t xml:space="preserve">The newest member of the </w:t>
      </w:r>
      <w:proofErr w:type="spellStart"/>
      <w:r w:rsidRPr="005F327B">
        <w:rPr>
          <w:sz w:val="22"/>
          <w:szCs w:val="22"/>
        </w:rPr>
        <w:t>Crono</w:t>
      </w:r>
      <w:proofErr w:type="spellEnd"/>
      <w:r w:rsidRPr="005F327B">
        <w:rPr>
          <w:sz w:val="22"/>
          <w:szCs w:val="22"/>
        </w:rPr>
        <w:t xml:space="preserve"> family features all the benefits the processing plants have come to expect from the </w:t>
      </w:r>
      <w:proofErr w:type="spellStart"/>
      <w:r w:rsidRPr="005F327B">
        <w:rPr>
          <w:sz w:val="22"/>
          <w:szCs w:val="22"/>
        </w:rPr>
        <w:t>Crono</w:t>
      </w:r>
      <w:proofErr w:type="spellEnd"/>
      <w:r w:rsidRPr="005F327B">
        <w:rPr>
          <w:sz w:val="22"/>
          <w:szCs w:val="22"/>
        </w:rPr>
        <w:t xml:space="preserve"> brand, including the use of the innovative Multilink servo-assisted auto-adjusting technology that combines maximum efficiency and performance with gentle egg handling. Due to this revolutionary piece of technology, the loader can be easily adapted to a variety of different types of eggs and trays, </w:t>
      </w:r>
      <w:r w:rsidRPr="005F327B">
        <w:rPr>
          <w:color w:val="000000" w:themeColor="text1"/>
          <w:sz w:val="22"/>
          <w:szCs w:val="22"/>
        </w:rPr>
        <w:t xml:space="preserve">which </w:t>
      </w:r>
      <w:r w:rsidRPr="005F327B">
        <w:rPr>
          <w:sz w:val="22"/>
          <w:szCs w:val="22"/>
        </w:rPr>
        <w:t>significantly reduces loading downtime.</w:t>
      </w:r>
    </w:p>
    <w:p w:rsidR="005F327B" w:rsidRPr="005F327B" w:rsidRDefault="005F327B" w:rsidP="005F327B">
      <w:pPr>
        <w:pStyle w:val="Geenafstand"/>
        <w:rPr>
          <w:sz w:val="22"/>
          <w:szCs w:val="22"/>
        </w:rPr>
      </w:pPr>
    </w:p>
    <w:p w:rsidR="005F327B" w:rsidRPr="005F327B" w:rsidRDefault="005F327B" w:rsidP="005F327B">
      <w:pPr>
        <w:pStyle w:val="Geenafstand"/>
        <w:rPr>
          <w:b/>
          <w:bCs/>
          <w:sz w:val="22"/>
          <w:szCs w:val="22"/>
        </w:rPr>
      </w:pPr>
      <w:r w:rsidRPr="005F327B">
        <w:rPr>
          <w:b/>
          <w:bCs/>
          <w:sz w:val="22"/>
          <w:szCs w:val="22"/>
        </w:rPr>
        <w:t>Dual Feeding Arm</w:t>
      </w:r>
    </w:p>
    <w:p w:rsidR="005F327B" w:rsidRPr="005F327B" w:rsidRDefault="005F327B" w:rsidP="005F327B">
      <w:pPr>
        <w:pStyle w:val="Geenafstand"/>
        <w:rPr>
          <w:color w:val="000000" w:themeColor="text1"/>
          <w:sz w:val="22"/>
          <w:szCs w:val="22"/>
        </w:rPr>
      </w:pPr>
      <w:r w:rsidRPr="005F327B">
        <w:rPr>
          <w:sz w:val="22"/>
          <w:szCs w:val="22"/>
        </w:rPr>
        <w:t xml:space="preserve">With the introduction of the revolutionary Crono9, Moba has raised the bar even further. The new loader is equipped with a new feature—the dual feeding arm—that increases the capacity </w:t>
      </w:r>
      <w:del w:id="1" w:author="Constance Titaley" w:date="2021-02-02T14:39:00Z">
        <w:r w:rsidRPr="005F327B">
          <w:rPr>
            <w:sz w:val="22"/>
            <w:szCs w:val="22"/>
          </w:rPr>
          <w:delText>(</w:delText>
        </w:r>
      </w:del>
      <w:r w:rsidRPr="005F327B">
        <w:rPr>
          <w:sz w:val="22"/>
          <w:szCs w:val="22"/>
        </w:rPr>
        <w:t xml:space="preserve">to 225,000 eggs per hour. The Crono9 is now even </w:t>
      </w:r>
      <w:r w:rsidRPr="005F327B">
        <w:rPr>
          <w:color w:val="000000" w:themeColor="text1"/>
          <w:sz w:val="22"/>
          <w:szCs w:val="22"/>
        </w:rPr>
        <w:t>able to match the capacity of the Synchro626, the largest egg breaker/separator in the world. Additional advantages the Crono9 has to offer:</w:t>
      </w:r>
    </w:p>
    <w:p w:rsidR="005F327B" w:rsidRPr="005F327B" w:rsidRDefault="005F327B" w:rsidP="005F327B">
      <w:pPr>
        <w:pStyle w:val="Geenafstand"/>
        <w:numPr>
          <w:ilvl w:val="0"/>
          <w:numId w:val="4"/>
        </w:numPr>
        <w:rPr>
          <w:noProof/>
          <w:sz w:val="22"/>
          <w:szCs w:val="22"/>
        </w:rPr>
      </w:pPr>
      <w:r w:rsidRPr="005F327B">
        <w:rPr>
          <w:sz w:val="22"/>
          <w:szCs w:val="22"/>
        </w:rPr>
        <w:t>Compact stainless steel design for improved hygiene and robustness</w:t>
      </w:r>
    </w:p>
    <w:p w:rsidR="005F327B" w:rsidRPr="005F327B" w:rsidRDefault="005F327B" w:rsidP="005F327B">
      <w:pPr>
        <w:pStyle w:val="Geenafstand"/>
        <w:numPr>
          <w:ilvl w:val="0"/>
          <w:numId w:val="4"/>
        </w:numPr>
        <w:rPr>
          <w:noProof/>
          <w:sz w:val="22"/>
          <w:szCs w:val="22"/>
        </w:rPr>
      </w:pPr>
      <w:r w:rsidRPr="005F327B">
        <w:rPr>
          <w:sz w:val="22"/>
          <w:szCs w:val="22"/>
        </w:rPr>
        <w:t>Small footprint with a wide variety of possible layouts, making it easy to adapt to customer requirements</w:t>
      </w:r>
    </w:p>
    <w:p w:rsidR="005F327B" w:rsidRPr="005F327B" w:rsidRDefault="005F327B" w:rsidP="005F327B">
      <w:pPr>
        <w:pStyle w:val="Geenafstand"/>
        <w:numPr>
          <w:ilvl w:val="0"/>
          <w:numId w:val="4"/>
        </w:numPr>
        <w:rPr>
          <w:noProof/>
          <w:sz w:val="22"/>
          <w:szCs w:val="22"/>
        </w:rPr>
      </w:pPr>
      <w:r w:rsidRPr="005F327B">
        <w:rPr>
          <w:color w:val="000000" w:themeColor="text1"/>
          <w:sz w:val="22"/>
          <w:szCs w:val="22"/>
        </w:rPr>
        <w:t>The equipment is fully servo driven, drastically reducing maintenance time</w:t>
      </w:r>
    </w:p>
    <w:p w:rsidR="005F327B" w:rsidRPr="005F327B" w:rsidRDefault="005F327B" w:rsidP="005F327B">
      <w:pPr>
        <w:pStyle w:val="Geenafstand"/>
        <w:numPr>
          <w:ilvl w:val="0"/>
          <w:numId w:val="4"/>
        </w:numPr>
        <w:rPr>
          <w:noProof/>
          <w:sz w:val="22"/>
          <w:szCs w:val="22"/>
        </w:rPr>
      </w:pPr>
      <w:r w:rsidRPr="005F327B">
        <w:rPr>
          <w:color w:val="000000" w:themeColor="text1"/>
          <w:sz w:val="22"/>
          <w:szCs w:val="22"/>
        </w:rPr>
        <w:t>Better accessibility for quick and easy cleaning to meet the highest hygiene standards</w:t>
      </w:r>
    </w:p>
    <w:p w:rsidR="005F327B" w:rsidRPr="005F327B" w:rsidRDefault="005F327B" w:rsidP="005F327B">
      <w:pPr>
        <w:pStyle w:val="Geenafstand"/>
        <w:numPr>
          <w:ilvl w:val="0"/>
          <w:numId w:val="4"/>
        </w:numPr>
        <w:rPr>
          <w:noProof/>
          <w:sz w:val="22"/>
          <w:szCs w:val="22"/>
        </w:rPr>
      </w:pPr>
      <w:r w:rsidRPr="005F327B">
        <w:rPr>
          <w:color w:val="000000" w:themeColor="text1"/>
          <w:sz w:val="22"/>
          <w:szCs w:val="22"/>
        </w:rPr>
        <w:t>Capable of handling the most challenging eggs and trays:</w:t>
      </w:r>
      <w:r w:rsidRPr="005F327B">
        <w:rPr>
          <w:color w:val="000000" w:themeColor="text1"/>
          <w:sz w:val="22"/>
          <w:szCs w:val="22"/>
        </w:rPr>
        <w:br/>
        <w:t>- Two-step egg release system, specially designed for second-grade eggs</w:t>
      </w:r>
      <w:r w:rsidRPr="005F327B">
        <w:rPr>
          <w:sz w:val="22"/>
          <w:szCs w:val="22"/>
        </w:rPr>
        <w:br/>
      </w:r>
      <w:r w:rsidRPr="005F327B">
        <w:rPr>
          <w:color w:val="000000" w:themeColor="text1"/>
          <w:sz w:val="22"/>
          <w:szCs w:val="22"/>
        </w:rPr>
        <w:t xml:space="preserve">- Contactless stuck egg detection for empty trays that accurately detects stuck eggs on flats </w:t>
      </w:r>
    </w:p>
    <w:p w:rsidR="005F327B" w:rsidRPr="005F327B" w:rsidRDefault="005F327B" w:rsidP="005F327B">
      <w:pPr>
        <w:pStyle w:val="Geenafstand"/>
        <w:rPr>
          <w:color w:val="000000" w:themeColor="text1"/>
          <w:sz w:val="22"/>
          <w:szCs w:val="22"/>
        </w:rPr>
      </w:pPr>
      <w:r w:rsidRPr="005F327B">
        <w:rPr>
          <w:color w:val="000000" w:themeColor="text1"/>
          <w:sz w:val="22"/>
          <w:szCs w:val="22"/>
        </w:rPr>
        <w:t xml:space="preserve">                  without misplacing them </w:t>
      </w:r>
      <w:r w:rsidRPr="005F327B">
        <w:rPr>
          <w:color w:val="000000" w:themeColor="text1"/>
          <w:sz w:val="22"/>
          <w:szCs w:val="22"/>
        </w:rPr>
        <w:br/>
        <w:t xml:space="preserve">               - Four-sided tray pickup that works especially well with wet trays </w:t>
      </w:r>
    </w:p>
    <w:p w:rsidR="005F327B" w:rsidRPr="005F327B" w:rsidRDefault="005F327B" w:rsidP="005F327B">
      <w:pPr>
        <w:pStyle w:val="Geenafstand"/>
        <w:numPr>
          <w:ilvl w:val="0"/>
          <w:numId w:val="5"/>
        </w:numPr>
        <w:rPr>
          <w:color w:val="000000" w:themeColor="text1"/>
          <w:sz w:val="22"/>
          <w:szCs w:val="22"/>
        </w:rPr>
      </w:pPr>
      <w:r w:rsidRPr="005F327B">
        <w:rPr>
          <w:sz w:val="22"/>
          <w:szCs w:val="22"/>
        </w:rPr>
        <w:t>Multizone automatic foaming cleaning system (optional)</w:t>
      </w:r>
    </w:p>
    <w:p w:rsidR="005F327B" w:rsidRPr="005F327B" w:rsidRDefault="005F327B" w:rsidP="005F327B">
      <w:pPr>
        <w:pStyle w:val="Geenafstand"/>
        <w:rPr>
          <w:color w:val="000000" w:themeColor="text1"/>
          <w:sz w:val="22"/>
          <w:szCs w:val="22"/>
        </w:rPr>
      </w:pPr>
    </w:p>
    <w:p w:rsidR="005F327B" w:rsidRPr="005F327B" w:rsidRDefault="005F327B" w:rsidP="005F327B">
      <w:pPr>
        <w:pStyle w:val="Geenafstand"/>
        <w:rPr>
          <w:color w:val="000000" w:themeColor="text1"/>
          <w:sz w:val="22"/>
          <w:szCs w:val="22"/>
        </w:rPr>
      </w:pPr>
      <w:r w:rsidRPr="005F327B">
        <w:rPr>
          <w:color w:val="000000" w:themeColor="text1"/>
          <w:sz w:val="22"/>
          <w:szCs w:val="22"/>
        </w:rPr>
        <w:t xml:space="preserve">The Crono9 loader is available now. For more information, please visit our website: </w:t>
      </w:r>
      <w:hyperlink r:id="rId6" w:history="1">
        <w:r w:rsidRPr="005F327B">
          <w:rPr>
            <w:rStyle w:val="Hyperlink"/>
            <w:sz w:val="22"/>
            <w:szCs w:val="22"/>
          </w:rPr>
          <w:t>www.moba.net</w:t>
        </w:r>
      </w:hyperlink>
      <w:r w:rsidRPr="005F327B">
        <w:rPr>
          <w:color w:val="000000" w:themeColor="text1"/>
          <w:sz w:val="22"/>
          <w:szCs w:val="22"/>
        </w:rPr>
        <w:t>.</w:t>
      </w:r>
    </w:p>
    <w:p w:rsidR="005F327B" w:rsidRPr="005F327B" w:rsidRDefault="005F327B" w:rsidP="005F327B">
      <w:pPr>
        <w:rPr>
          <w:sz w:val="22"/>
          <w:szCs w:val="22"/>
        </w:rPr>
      </w:pPr>
    </w:p>
    <w:p w:rsidR="00161030" w:rsidRPr="005F327B" w:rsidRDefault="005F327B" w:rsidP="005F327B">
      <w:pPr>
        <w:pStyle w:val="Geenafstand"/>
        <w:jc w:val="center"/>
        <w:rPr>
          <w:sz w:val="22"/>
          <w:szCs w:val="22"/>
          <w:lang w:val="en-GB"/>
        </w:rPr>
      </w:pPr>
      <w:r w:rsidRPr="005F327B">
        <w:rPr>
          <w:sz w:val="22"/>
          <w:szCs w:val="22"/>
          <w:lang w:val="en-GB"/>
        </w:rPr>
        <w:t>###</w:t>
      </w:r>
    </w:p>
    <w:p w:rsidR="00EB5905" w:rsidRPr="005F327B" w:rsidRDefault="00EB5905" w:rsidP="00704B6B">
      <w:pPr>
        <w:pStyle w:val="Geenafstand"/>
        <w:rPr>
          <w:sz w:val="22"/>
          <w:szCs w:val="22"/>
          <w:lang w:val="en-GB"/>
        </w:rPr>
      </w:pPr>
    </w:p>
    <w:p w:rsidR="00EB5905" w:rsidRPr="005F327B" w:rsidRDefault="00EB5905" w:rsidP="00EB5905">
      <w:pPr>
        <w:autoSpaceDE w:val="0"/>
        <w:autoSpaceDN w:val="0"/>
        <w:adjustRightInd w:val="0"/>
        <w:rPr>
          <w:b/>
          <w:sz w:val="22"/>
          <w:szCs w:val="22"/>
        </w:rPr>
      </w:pPr>
      <w:r w:rsidRPr="005F327B">
        <w:rPr>
          <w:b/>
          <w:sz w:val="22"/>
          <w:szCs w:val="22"/>
        </w:rPr>
        <w:t>About Moba Group</w:t>
      </w:r>
    </w:p>
    <w:p w:rsidR="008F0580" w:rsidRPr="005F327B" w:rsidRDefault="008F0580" w:rsidP="008F0580">
      <w:pPr>
        <w:autoSpaceDE w:val="0"/>
        <w:autoSpaceDN w:val="0"/>
        <w:adjustRightInd w:val="0"/>
        <w:rPr>
          <w:b/>
          <w:sz w:val="22"/>
          <w:szCs w:val="22"/>
        </w:rPr>
      </w:pPr>
      <w:r w:rsidRPr="005F327B">
        <w:rPr>
          <w:sz w:val="22"/>
          <w:szCs w:val="22"/>
        </w:rPr>
        <w:t xml:space="preserve">Established in 1947, Moba is the world's leading producer of high-quality integrated systems for </w:t>
      </w:r>
      <w:r w:rsidRPr="005F327B">
        <w:rPr>
          <w:rFonts w:cs="Arial"/>
          <w:sz w:val="22"/>
          <w:szCs w:val="22"/>
        </w:rPr>
        <w:t xml:space="preserve">the </w:t>
      </w:r>
      <w:r w:rsidRPr="005F327B">
        <w:rPr>
          <w:sz w:val="22"/>
          <w:szCs w:val="22"/>
        </w:rPr>
        <w:t xml:space="preserve">grading, packaging and processing </w:t>
      </w:r>
      <w:r w:rsidRPr="005F327B">
        <w:rPr>
          <w:rFonts w:cs="Arial"/>
          <w:sz w:val="22"/>
          <w:szCs w:val="22"/>
        </w:rPr>
        <w:t xml:space="preserve">of </w:t>
      </w:r>
      <w:r w:rsidRPr="005F327B">
        <w:rPr>
          <w:sz w:val="22"/>
          <w:szCs w:val="22"/>
        </w:rPr>
        <w:t xml:space="preserve">eggs. Headquartered in Barneveld, the Netherlands, Moba has a product development department </w:t>
      </w:r>
      <w:r w:rsidRPr="005F327B">
        <w:rPr>
          <w:rFonts w:cs="Arial"/>
          <w:sz w:val="22"/>
          <w:szCs w:val="22"/>
        </w:rPr>
        <w:t>of</w:t>
      </w:r>
      <w:r w:rsidRPr="005F327B">
        <w:rPr>
          <w:sz w:val="22"/>
          <w:szCs w:val="22"/>
        </w:rPr>
        <w:t xml:space="preserve"> approximately 100 </w:t>
      </w:r>
      <w:r w:rsidRPr="005F327B">
        <w:rPr>
          <w:rFonts w:cs="Arial"/>
          <w:sz w:val="22"/>
          <w:szCs w:val="22"/>
        </w:rPr>
        <w:t>employees</w:t>
      </w:r>
      <w:r w:rsidRPr="005F327B">
        <w:rPr>
          <w:sz w:val="22"/>
          <w:szCs w:val="22"/>
        </w:rPr>
        <w:t xml:space="preserve"> and a factory in which the production of the machines takes place. </w:t>
      </w:r>
      <w:r w:rsidRPr="005F327B">
        <w:rPr>
          <w:rFonts w:cs="Arial"/>
          <w:sz w:val="22"/>
          <w:szCs w:val="22"/>
        </w:rPr>
        <w:t>Total staff amounts to</w:t>
      </w:r>
      <w:r w:rsidRPr="005F327B">
        <w:rPr>
          <w:sz w:val="22"/>
          <w:szCs w:val="22"/>
        </w:rPr>
        <w:t xml:space="preserve"> 850. Moba is always close to its customers thanks to its global sales and service network, which encompasses offices in Japan, Italy,</w:t>
      </w:r>
      <w:r>
        <w:rPr>
          <w:sz w:val="22"/>
          <w:szCs w:val="22"/>
        </w:rPr>
        <w:t xml:space="preserve"> </w:t>
      </w:r>
      <w:r w:rsidRPr="005F327B">
        <w:rPr>
          <w:sz w:val="22"/>
          <w:szCs w:val="22"/>
        </w:rPr>
        <w:lastRenderedPageBreak/>
        <w:t xml:space="preserve">China, Malaysia, Dubai, the UK, Germany, France, and the US, as well as support from agents and distributors. </w:t>
      </w:r>
      <w:r w:rsidRPr="005F327B">
        <w:rPr>
          <w:b/>
          <w:sz w:val="22"/>
          <w:szCs w:val="22"/>
        </w:rPr>
        <w:br/>
      </w:r>
      <w:r w:rsidRPr="005F327B">
        <w:rPr>
          <w:b/>
          <w:sz w:val="22"/>
          <w:szCs w:val="22"/>
        </w:rPr>
        <w:br/>
      </w:r>
      <w:r w:rsidRPr="005F327B">
        <w:rPr>
          <w:sz w:val="22"/>
          <w:szCs w:val="22"/>
        </w:rPr>
        <w:t xml:space="preserve">The vision of Moba is to enable food producers worldwide to feed consumers around the world with healthy and affordable egg-based food. Moba is developing from a producer of egg grading machines to a technology company that develops high-quality integrated systems for the egg industry. Moba supports its customers with intelligent solutions that ensure the highest yield, reduction of costs, and the efficient utilization of resources such as energy, water, and animal nutrition. Every day, </w:t>
      </w:r>
      <w:proofErr w:type="spellStart"/>
      <w:r w:rsidRPr="005F327B">
        <w:rPr>
          <w:sz w:val="22"/>
          <w:szCs w:val="22"/>
        </w:rPr>
        <w:t>Moba's</w:t>
      </w:r>
      <w:proofErr w:type="spellEnd"/>
      <w:r w:rsidRPr="005F327B">
        <w:rPr>
          <w:sz w:val="22"/>
          <w:szCs w:val="22"/>
        </w:rPr>
        <w:t xml:space="preserve"> systems process around one billion eggs worldwide. </w:t>
      </w:r>
    </w:p>
    <w:p w:rsidR="008F0580" w:rsidRPr="005F327B" w:rsidRDefault="008F0580" w:rsidP="008F0580">
      <w:pPr>
        <w:rPr>
          <w:rFonts w:cs="Arial"/>
          <w:sz w:val="22"/>
          <w:szCs w:val="22"/>
        </w:rPr>
      </w:pPr>
      <w:r w:rsidRPr="005F327B">
        <w:rPr>
          <w:sz w:val="22"/>
          <w:szCs w:val="22"/>
        </w:rPr>
        <w:t xml:space="preserve">For more info about Moba, please visit our website: </w:t>
      </w:r>
      <w:hyperlink r:id="rId7" w:history="1">
        <w:r w:rsidRPr="005F327B">
          <w:rPr>
            <w:rStyle w:val="Hyperlink"/>
            <w:sz w:val="22"/>
            <w:szCs w:val="22"/>
          </w:rPr>
          <w:t>www.moba.net</w:t>
        </w:r>
      </w:hyperlink>
      <w:r w:rsidRPr="005F327B">
        <w:rPr>
          <w:sz w:val="22"/>
          <w:szCs w:val="22"/>
        </w:rPr>
        <w:t xml:space="preserve"> </w:t>
      </w:r>
    </w:p>
    <w:p w:rsidR="00EB5905" w:rsidRPr="005F327B" w:rsidRDefault="00EB5905" w:rsidP="00EB5905">
      <w:pPr>
        <w:pStyle w:val="Geenafstand"/>
        <w:rPr>
          <w:b/>
          <w:i/>
          <w:sz w:val="22"/>
          <w:szCs w:val="22"/>
          <w:lang w:val="en-GB"/>
        </w:rPr>
      </w:pPr>
      <w:r w:rsidRPr="005F327B">
        <w:rPr>
          <w:rFonts w:eastAsia="Times New Roman"/>
          <w:sz w:val="22"/>
          <w:szCs w:val="22"/>
          <w:lang w:val="en-GB"/>
        </w:rPr>
        <w:tab/>
      </w:r>
      <w:r w:rsidRPr="005F327B">
        <w:rPr>
          <w:rFonts w:eastAsia="Times New Roman"/>
          <w:sz w:val="22"/>
          <w:szCs w:val="22"/>
          <w:lang w:val="en-GB"/>
        </w:rPr>
        <w:tab/>
      </w:r>
      <w:r w:rsidRPr="005F327B">
        <w:rPr>
          <w:rFonts w:eastAsia="Times New Roman"/>
          <w:sz w:val="22"/>
          <w:szCs w:val="22"/>
          <w:lang w:val="en-GB"/>
        </w:rPr>
        <w:tab/>
      </w:r>
      <w:r w:rsidRPr="005F327B">
        <w:rPr>
          <w:rFonts w:eastAsia="Times New Roman"/>
          <w:sz w:val="22"/>
          <w:szCs w:val="22"/>
          <w:lang w:val="en-GB"/>
        </w:rPr>
        <w:tab/>
      </w:r>
      <w:r w:rsidRPr="005F327B">
        <w:rPr>
          <w:rFonts w:eastAsia="Times New Roman"/>
          <w:sz w:val="22"/>
          <w:szCs w:val="22"/>
          <w:lang w:val="en-GB"/>
        </w:rPr>
        <w:tab/>
      </w:r>
      <w:r w:rsidRPr="005F327B">
        <w:rPr>
          <w:rFonts w:eastAsia="Times New Roman"/>
          <w:sz w:val="22"/>
          <w:szCs w:val="22"/>
          <w:lang w:val="en-GB"/>
        </w:rPr>
        <w:tab/>
      </w:r>
    </w:p>
    <w:p w:rsidR="00EB5905" w:rsidRPr="005F327B" w:rsidRDefault="00EB5905" w:rsidP="00EB5905">
      <w:pPr>
        <w:pStyle w:val="Geenafstand"/>
        <w:rPr>
          <w:rFonts w:eastAsia="Times New Roman"/>
          <w:sz w:val="22"/>
          <w:szCs w:val="22"/>
          <w:lang w:val="en-GB"/>
        </w:rPr>
      </w:pPr>
    </w:p>
    <w:p w:rsidR="00EB5905" w:rsidRPr="005F327B" w:rsidRDefault="00EB5905" w:rsidP="00EB5905">
      <w:pPr>
        <w:pStyle w:val="Geenafstand"/>
        <w:rPr>
          <w:b/>
          <w:sz w:val="22"/>
          <w:szCs w:val="22"/>
          <w:lang w:val="en-GB"/>
        </w:rPr>
      </w:pPr>
      <w:r w:rsidRPr="005F327B">
        <w:rPr>
          <w:b/>
          <w:sz w:val="22"/>
          <w:szCs w:val="22"/>
          <w:lang w:val="en-GB"/>
        </w:rPr>
        <w:t>Note to editor, not for publication</w:t>
      </w:r>
    </w:p>
    <w:p w:rsidR="00EB5905" w:rsidRPr="005F327B" w:rsidRDefault="00EB5905" w:rsidP="00EB5905">
      <w:pPr>
        <w:pStyle w:val="Geenafstand"/>
        <w:rPr>
          <w:sz w:val="22"/>
          <w:szCs w:val="22"/>
          <w:lang w:val="en-GB"/>
        </w:rPr>
      </w:pPr>
    </w:p>
    <w:p w:rsidR="00EB5905" w:rsidRPr="005F327B" w:rsidRDefault="00EB5905" w:rsidP="00EB5905">
      <w:pPr>
        <w:pStyle w:val="Geenafstand"/>
        <w:rPr>
          <w:sz w:val="22"/>
          <w:szCs w:val="22"/>
          <w:lang w:val="en-GB"/>
        </w:rPr>
      </w:pPr>
      <w:r w:rsidRPr="005F327B">
        <w:rPr>
          <w:sz w:val="22"/>
          <w:szCs w:val="22"/>
          <w:lang w:val="en-GB"/>
        </w:rPr>
        <w:t xml:space="preserve">For further information, contact us at </w:t>
      </w:r>
      <w:hyperlink r:id="rId8" w:history="1">
        <w:r w:rsidRPr="005F327B">
          <w:rPr>
            <w:rStyle w:val="Hyperlink"/>
            <w:rFonts w:cs="Arial"/>
            <w:sz w:val="22"/>
            <w:szCs w:val="22"/>
            <w:lang w:val="en-GB"/>
          </w:rPr>
          <w:t>www.moba.net</w:t>
        </w:r>
      </w:hyperlink>
      <w:r w:rsidRPr="005F327B">
        <w:rPr>
          <w:sz w:val="22"/>
          <w:szCs w:val="22"/>
          <w:lang w:val="en-GB"/>
        </w:rPr>
        <w:t xml:space="preserve"> or call +31 342 455 655</w:t>
      </w:r>
    </w:p>
    <w:p w:rsidR="00EB5905" w:rsidRPr="005F327B" w:rsidRDefault="00EB5905" w:rsidP="00EB5905">
      <w:pPr>
        <w:pStyle w:val="Geenafstand"/>
        <w:rPr>
          <w:sz w:val="22"/>
          <w:szCs w:val="22"/>
          <w:lang w:val="en-GB"/>
        </w:rPr>
      </w:pPr>
    </w:p>
    <w:p w:rsidR="00EB5905" w:rsidRPr="005F327B" w:rsidRDefault="00EB5905" w:rsidP="00EB5905">
      <w:pPr>
        <w:pStyle w:val="Geenafstand"/>
        <w:rPr>
          <w:sz w:val="22"/>
          <w:szCs w:val="22"/>
          <w:lang w:val="en-GB"/>
        </w:rPr>
      </w:pPr>
      <w:r w:rsidRPr="005F327B">
        <w:rPr>
          <w:sz w:val="22"/>
          <w:szCs w:val="22"/>
          <w:lang w:val="en-GB"/>
        </w:rPr>
        <w:t>For more information please contact:</w:t>
      </w:r>
    </w:p>
    <w:p w:rsidR="00EB5905" w:rsidRPr="005F327B" w:rsidRDefault="00EB5905" w:rsidP="00EB5905">
      <w:pPr>
        <w:pStyle w:val="Geenafstand"/>
        <w:rPr>
          <w:sz w:val="22"/>
          <w:szCs w:val="22"/>
          <w:lang w:val="en-GB"/>
        </w:rPr>
      </w:pPr>
      <w:r w:rsidRPr="005F327B">
        <w:rPr>
          <w:sz w:val="22"/>
          <w:szCs w:val="22"/>
          <w:lang w:val="en-GB"/>
        </w:rPr>
        <w:t xml:space="preserve">Moba B.V. </w:t>
      </w:r>
    </w:p>
    <w:p w:rsidR="00EB5905" w:rsidRPr="005F327B" w:rsidRDefault="00EB5905" w:rsidP="00EB5905">
      <w:pPr>
        <w:pStyle w:val="Geenafstand"/>
        <w:rPr>
          <w:sz w:val="22"/>
          <w:szCs w:val="22"/>
          <w:lang w:val="en-GB"/>
        </w:rPr>
      </w:pPr>
      <w:r w:rsidRPr="005F327B">
        <w:rPr>
          <w:sz w:val="22"/>
          <w:szCs w:val="22"/>
          <w:lang w:val="en-GB"/>
        </w:rPr>
        <w:t>Constance Titaley – Marketing Communications Manager</w:t>
      </w:r>
    </w:p>
    <w:p w:rsidR="00EB5905" w:rsidRPr="005F327B" w:rsidRDefault="00EB5905" w:rsidP="00EB5905">
      <w:pPr>
        <w:pStyle w:val="Geenafstand"/>
        <w:rPr>
          <w:sz w:val="22"/>
          <w:szCs w:val="22"/>
          <w:lang w:val="de-DE"/>
        </w:rPr>
      </w:pPr>
      <w:r w:rsidRPr="005F327B">
        <w:rPr>
          <w:sz w:val="22"/>
          <w:szCs w:val="22"/>
          <w:lang w:val="de-DE"/>
        </w:rPr>
        <w:t>T:</w:t>
      </w:r>
      <w:r w:rsidRPr="005F327B">
        <w:rPr>
          <w:sz w:val="22"/>
          <w:szCs w:val="22"/>
          <w:lang w:val="de-DE"/>
        </w:rPr>
        <w:tab/>
        <w:t>+31 342 455 655</w:t>
      </w:r>
    </w:p>
    <w:p w:rsidR="00EB5905" w:rsidRPr="005F327B" w:rsidRDefault="00EB5905" w:rsidP="00704B6B">
      <w:pPr>
        <w:pStyle w:val="Geenafstand"/>
        <w:rPr>
          <w:sz w:val="22"/>
          <w:szCs w:val="22"/>
          <w:lang w:val="de-DE"/>
        </w:rPr>
      </w:pPr>
      <w:r w:rsidRPr="005F327B">
        <w:rPr>
          <w:sz w:val="22"/>
          <w:szCs w:val="22"/>
          <w:lang w:val="de-DE"/>
        </w:rPr>
        <w:t>E:</w:t>
      </w:r>
      <w:r w:rsidRPr="005F327B">
        <w:rPr>
          <w:sz w:val="22"/>
          <w:szCs w:val="22"/>
          <w:lang w:val="de-DE"/>
        </w:rPr>
        <w:tab/>
        <w:t>constance.titaley@moba.net</w:t>
      </w:r>
      <w:bookmarkEnd w:id="0"/>
    </w:p>
    <w:sectPr w:rsidR="00EB5905" w:rsidRPr="005F32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haroni">
    <w:panose1 w:val="02010803020104030203"/>
    <w:charset w:val="B1"/>
    <w:family w:val="auto"/>
    <w:pitch w:val="variable"/>
    <w:sig w:usb0="00000801" w:usb1="00000000" w:usb2="00000000" w:usb3="00000000" w:csb0="0000002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DD5DA9"/>
    <w:multiLevelType w:val="hybridMultilevel"/>
    <w:tmpl w:val="66542BE6"/>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F090FF9"/>
    <w:multiLevelType w:val="hybridMultilevel"/>
    <w:tmpl w:val="F644392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7084F97"/>
    <w:multiLevelType w:val="hybridMultilevel"/>
    <w:tmpl w:val="355437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7BE1A3A"/>
    <w:multiLevelType w:val="hybridMultilevel"/>
    <w:tmpl w:val="C35E84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C272B1F"/>
    <w:multiLevelType w:val="hybridMultilevel"/>
    <w:tmpl w:val="109EF560"/>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onstance Titaley">
    <w15:presenceInfo w15:providerId="AD" w15:userId="S::Constance.Titaley@moba.net::16c475d1-e763-470b-933c-264a609329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B6B"/>
    <w:rsid w:val="000B05FF"/>
    <w:rsid w:val="000C1329"/>
    <w:rsid w:val="000F4F92"/>
    <w:rsid w:val="0010696C"/>
    <w:rsid w:val="00132605"/>
    <w:rsid w:val="00161030"/>
    <w:rsid w:val="002222C7"/>
    <w:rsid w:val="00295FCC"/>
    <w:rsid w:val="00387582"/>
    <w:rsid w:val="003A46CC"/>
    <w:rsid w:val="003B7068"/>
    <w:rsid w:val="00402A01"/>
    <w:rsid w:val="004532FD"/>
    <w:rsid w:val="004E4C13"/>
    <w:rsid w:val="00581F65"/>
    <w:rsid w:val="005F2ED9"/>
    <w:rsid w:val="005F327B"/>
    <w:rsid w:val="006E1351"/>
    <w:rsid w:val="00704B6B"/>
    <w:rsid w:val="00751955"/>
    <w:rsid w:val="007B4A53"/>
    <w:rsid w:val="007D08A8"/>
    <w:rsid w:val="008074B3"/>
    <w:rsid w:val="008276CF"/>
    <w:rsid w:val="008455E3"/>
    <w:rsid w:val="008D0728"/>
    <w:rsid w:val="008F0580"/>
    <w:rsid w:val="0093079E"/>
    <w:rsid w:val="00A1355E"/>
    <w:rsid w:val="00A23DDE"/>
    <w:rsid w:val="00A5621D"/>
    <w:rsid w:val="00B57BBC"/>
    <w:rsid w:val="00B83A7C"/>
    <w:rsid w:val="00C1491F"/>
    <w:rsid w:val="00D10A87"/>
    <w:rsid w:val="00D1354B"/>
    <w:rsid w:val="00D13D8F"/>
    <w:rsid w:val="00D54EF7"/>
    <w:rsid w:val="00E83C1B"/>
    <w:rsid w:val="00EA3567"/>
    <w:rsid w:val="00EB5905"/>
    <w:rsid w:val="00EF545A"/>
    <w:rsid w:val="00F20E0F"/>
    <w:rsid w:val="00FA2A76"/>
    <w:rsid w:val="00FC4DB6"/>
    <w:rsid w:val="00FC63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F41AF"/>
  <w15:chartTrackingRefBased/>
  <w15:docId w15:val="{4B75600D-3E6D-4E72-A380-7AE165C56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B05FF"/>
    <w:pPr>
      <w:spacing w:after="120" w:line="240" w:lineRule="auto"/>
    </w:pPr>
    <w:rPr>
      <w:sz w:val="24"/>
      <w:szCs w:val="24"/>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B05FF"/>
    <w:pPr>
      <w:spacing w:after="0" w:line="240" w:lineRule="auto"/>
    </w:pPr>
    <w:rPr>
      <w:sz w:val="24"/>
      <w:szCs w:val="24"/>
      <w:lang w:val="en-US"/>
    </w:rPr>
  </w:style>
  <w:style w:type="paragraph" w:styleId="Titel">
    <w:name w:val="Title"/>
    <w:basedOn w:val="Standaard"/>
    <w:next w:val="Standaard"/>
    <w:link w:val="TitelChar"/>
    <w:uiPriority w:val="10"/>
    <w:qFormat/>
    <w:rsid w:val="00704B6B"/>
    <w:pPr>
      <w:spacing w:after="0"/>
      <w:contextualSpacing/>
    </w:pPr>
    <w:rPr>
      <w:rFonts w:ascii="Calibri" w:eastAsiaTheme="majorEastAsia" w:hAnsi="Calibri" w:cstheme="majorBidi"/>
      <w:spacing w:val="-10"/>
      <w:kern w:val="28"/>
      <w:sz w:val="36"/>
      <w:szCs w:val="56"/>
    </w:rPr>
  </w:style>
  <w:style w:type="character" w:customStyle="1" w:styleId="TitelChar">
    <w:name w:val="Titel Char"/>
    <w:basedOn w:val="Standaardalinea-lettertype"/>
    <w:link w:val="Titel"/>
    <w:uiPriority w:val="10"/>
    <w:rsid w:val="00704B6B"/>
    <w:rPr>
      <w:rFonts w:ascii="Calibri" w:eastAsiaTheme="majorEastAsia" w:hAnsi="Calibri" w:cstheme="majorBidi"/>
      <w:spacing w:val="-10"/>
      <w:kern w:val="28"/>
      <w:sz w:val="36"/>
      <w:szCs w:val="56"/>
      <w:lang w:val="en-GB"/>
    </w:rPr>
  </w:style>
  <w:style w:type="paragraph" w:styleId="Ondertitel">
    <w:name w:val="Subtitle"/>
    <w:basedOn w:val="Standaard"/>
    <w:next w:val="Standaard"/>
    <w:link w:val="OndertitelChar"/>
    <w:uiPriority w:val="11"/>
    <w:qFormat/>
    <w:rsid w:val="00704B6B"/>
    <w:pPr>
      <w:numPr>
        <w:ilvl w:val="1"/>
      </w:numPr>
      <w:spacing w:after="160"/>
    </w:pPr>
    <w:rPr>
      <w:rFonts w:eastAsiaTheme="minorEastAsia"/>
      <w:color w:val="5A5A5A" w:themeColor="text1" w:themeTint="A5"/>
      <w:spacing w:val="15"/>
      <w:szCs w:val="22"/>
    </w:rPr>
  </w:style>
  <w:style w:type="character" w:customStyle="1" w:styleId="OndertitelChar">
    <w:name w:val="Ondertitel Char"/>
    <w:basedOn w:val="Standaardalinea-lettertype"/>
    <w:link w:val="Ondertitel"/>
    <w:uiPriority w:val="11"/>
    <w:rsid w:val="00704B6B"/>
    <w:rPr>
      <w:rFonts w:eastAsiaTheme="minorEastAsia"/>
      <w:color w:val="5A5A5A" w:themeColor="text1" w:themeTint="A5"/>
      <w:spacing w:val="15"/>
      <w:sz w:val="24"/>
      <w:lang w:val="en-GB"/>
    </w:rPr>
  </w:style>
  <w:style w:type="paragraph" w:customStyle="1" w:styleId="mobafortabenefitstext">
    <w:name w:val="moba_forta_benefits_text"/>
    <w:basedOn w:val="Standaard"/>
    <w:rsid w:val="00D1354B"/>
    <w:pPr>
      <w:spacing w:before="100" w:beforeAutospacing="1" w:after="100" w:afterAutospacing="1"/>
    </w:pPr>
    <w:rPr>
      <w:rFonts w:ascii="Times New Roman" w:eastAsia="Times New Roman" w:hAnsi="Times New Roman" w:cs="Times New Roman"/>
      <w:lang w:val="nl-NL" w:eastAsia="nl-NL"/>
    </w:rPr>
  </w:style>
  <w:style w:type="character" w:styleId="Hyperlink">
    <w:name w:val="Hyperlink"/>
    <w:basedOn w:val="Standaardalinea-lettertype"/>
    <w:uiPriority w:val="99"/>
    <w:unhideWhenUsed/>
    <w:rsid w:val="00EB59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16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ba.net" TargetMode="External"/><Relationship Id="rId3" Type="http://schemas.openxmlformats.org/officeDocument/2006/relationships/settings" Target="settings.xml"/><Relationship Id="rId7" Type="http://schemas.openxmlformats.org/officeDocument/2006/relationships/hyperlink" Target="http://www.moba.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oba.net" TargetMode="External"/><Relationship Id="rId11" Type="http://schemas.openxmlformats.org/officeDocument/2006/relationships/theme" Target="theme/theme1.xml"/><Relationship Id="rId5" Type="http://schemas.openxmlformats.org/officeDocument/2006/relationships/image" Target="media/image1.jpeg"/><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580</Words>
  <Characters>3191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Constance Titaley</dc:creator>
  <cp:keywords/>
  <dc:description/>
  <cp:lastModifiedBy>Constance Titaley</cp:lastModifiedBy>
  <cp:revision>2</cp:revision>
  <dcterms:created xsi:type="dcterms:W3CDTF">2021-02-03T09:45:00Z</dcterms:created>
  <dcterms:modified xsi:type="dcterms:W3CDTF">2021-02-03T09:45:00Z</dcterms:modified>
</cp:coreProperties>
</file>